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5BA" w:rsidRDefault="00742EA2" w:rsidP="002B15BA">
      <w:pPr>
        <w:jc w:val="right"/>
        <w:rPr>
          <w:b/>
        </w:rPr>
      </w:pPr>
      <w:r>
        <w:rPr>
          <w:b/>
        </w:rPr>
        <w:t>Załącznik nr 4 do S</w:t>
      </w:r>
      <w:r w:rsidR="002B15BA">
        <w:rPr>
          <w:b/>
        </w:rPr>
        <w:t>WZ</w:t>
      </w:r>
    </w:p>
    <w:p w:rsidR="00577C02" w:rsidRPr="008E083E" w:rsidRDefault="00E60EC2" w:rsidP="00577C02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highlight w:val="yellow"/>
        </w:rPr>
      </w:pPr>
      <w:r>
        <w:rPr>
          <w:rFonts w:ascii="Cambria" w:hAnsi="Cambria" w:cs="Arial"/>
          <w:b/>
          <w:i/>
        </w:rPr>
        <w:t xml:space="preserve">„Kompleksowa ochrona żubra w Polsce </w:t>
      </w:r>
      <w:r>
        <w:rPr>
          <w:rFonts w:ascii="Cambria" w:hAnsi="Cambria" w:cs="Arial"/>
          <w:b/>
          <w:i/>
        </w:rPr>
        <w:br/>
        <w:t>– bieżąca konserwacja rowów melioracyjnych na terenie Nadleśnictwa Drawsko”</w:t>
      </w:r>
    </w:p>
    <w:p w:rsidR="00CD1E82" w:rsidRPr="00830CF8" w:rsidRDefault="004C61E3" w:rsidP="00CD1E82">
      <w:pPr>
        <w:jc w:val="both"/>
        <w:rPr>
          <w:rFonts w:cstheme="minorHAnsi"/>
          <w:b/>
          <w:i/>
          <w:u w:val="single"/>
        </w:rPr>
      </w:pPr>
      <w:r w:rsidRPr="00830CF8">
        <w:rPr>
          <w:b/>
          <w:i/>
          <w:u w:val="single"/>
        </w:rPr>
        <w:t xml:space="preserve">Dział </w:t>
      </w:r>
      <w:r w:rsidR="0027054B" w:rsidRPr="00830CF8">
        <w:rPr>
          <w:b/>
          <w:i/>
          <w:u w:val="single"/>
        </w:rPr>
        <w:t xml:space="preserve">I – </w:t>
      </w:r>
      <w:r w:rsidR="0027054B" w:rsidRPr="00830CF8">
        <w:rPr>
          <w:rFonts w:cstheme="minorHAnsi"/>
          <w:b/>
          <w:i/>
          <w:u w:val="single"/>
        </w:rPr>
        <w:t>KONSERWACJA ROWÓW MELIORACYJNYCH</w:t>
      </w:r>
    </w:p>
    <w:p w:rsidR="0027054B" w:rsidRPr="00742EA2" w:rsidRDefault="0027054B" w:rsidP="00CD1E82">
      <w:pPr>
        <w:jc w:val="both"/>
        <w:rPr>
          <w:rFonts w:cstheme="minorHAnsi"/>
          <w:b/>
        </w:rPr>
      </w:pPr>
      <w:r w:rsidRPr="00742EA2">
        <w:rPr>
          <w:rFonts w:cstheme="minorHAnsi"/>
          <w:b/>
        </w:rPr>
        <w:t xml:space="preserve">ODMULANIE – </w:t>
      </w:r>
    </w:p>
    <w:p w:rsidR="0027054B" w:rsidRPr="00742EA2" w:rsidRDefault="0027054B" w:rsidP="0027054B">
      <w:pPr>
        <w:jc w:val="both"/>
        <w:rPr>
          <w:rFonts w:cstheme="minorHAnsi"/>
        </w:rPr>
      </w:pPr>
      <w:r w:rsidRPr="00742EA2">
        <w:rPr>
          <w:rFonts w:cstheme="minorHAnsi"/>
        </w:rPr>
        <w:t>Zakres prac obejmuje:</w:t>
      </w:r>
    </w:p>
    <w:p w:rsidR="0027054B" w:rsidRPr="00742EA2" w:rsidRDefault="0027054B" w:rsidP="0027054B">
      <w:pPr>
        <w:jc w:val="both"/>
        <w:rPr>
          <w:rFonts w:cstheme="minorHAnsi"/>
        </w:rPr>
      </w:pPr>
      <w:r w:rsidRPr="00742EA2">
        <w:rPr>
          <w:rFonts w:cstheme="minorHAnsi"/>
        </w:rPr>
        <w:t>1)</w:t>
      </w:r>
      <w:r w:rsidRPr="00742EA2">
        <w:rPr>
          <w:rFonts w:cstheme="minorHAnsi"/>
        </w:rPr>
        <w:tab/>
        <w:t xml:space="preserve">odmulanie mechaniczne cieków o szer. dna </w:t>
      </w:r>
      <w:r w:rsidR="00742EA2" w:rsidRPr="00742EA2">
        <w:rPr>
          <w:rFonts w:cstheme="minorHAnsi"/>
        </w:rPr>
        <w:t>od 0,40 m do 2,40 m, gr. warstwy namułu 0,3</w:t>
      </w:r>
      <w:r w:rsidRPr="00742EA2">
        <w:rPr>
          <w:rFonts w:cstheme="minorHAnsi"/>
        </w:rPr>
        <w:t xml:space="preserve">0 m za pomocą </w:t>
      </w:r>
      <w:r w:rsidR="00830CF8" w:rsidRPr="00742EA2">
        <w:rPr>
          <w:rFonts w:cstheme="minorHAnsi"/>
        </w:rPr>
        <w:t>urządzeń mechanicznych (</w:t>
      </w:r>
      <w:r w:rsidRPr="00742EA2">
        <w:rPr>
          <w:rFonts w:cstheme="minorHAnsi"/>
        </w:rPr>
        <w:t>kosiarko-odmularki</w:t>
      </w:r>
      <w:r w:rsidR="00830CF8" w:rsidRPr="00742EA2">
        <w:rPr>
          <w:rFonts w:cstheme="minorHAnsi"/>
        </w:rPr>
        <w:t>, koparki itp.) polegające na wydo</w:t>
      </w:r>
      <w:r w:rsidR="00830CF8" w:rsidRPr="00742EA2">
        <w:t>byciu namułu z dna rowu wraz z odłożeniem urobku na poboczu lub uszkodzonych skarpach</w:t>
      </w:r>
    </w:p>
    <w:p w:rsidR="0027054B" w:rsidRPr="00742EA2" w:rsidRDefault="00830CF8" w:rsidP="00CD1E82">
      <w:pPr>
        <w:jc w:val="both"/>
        <w:rPr>
          <w:rFonts w:cstheme="minorHAnsi"/>
          <w:b/>
        </w:rPr>
      </w:pPr>
      <w:r w:rsidRPr="00742EA2">
        <w:rPr>
          <w:rFonts w:cstheme="minorHAnsi"/>
          <w:b/>
        </w:rPr>
        <w:t>P</w:t>
      </w:r>
      <w:r w:rsidR="0027054B" w:rsidRPr="00742EA2">
        <w:rPr>
          <w:rFonts w:cstheme="minorHAnsi"/>
          <w:b/>
        </w:rPr>
        <w:t xml:space="preserve">LANTOWANIE – </w:t>
      </w:r>
    </w:p>
    <w:p w:rsidR="0027054B" w:rsidRPr="00742EA2" w:rsidRDefault="0027054B" w:rsidP="0027054B">
      <w:pPr>
        <w:jc w:val="both"/>
        <w:rPr>
          <w:rFonts w:cstheme="minorHAnsi"/>
        </w:rPr>
      </w:pPr>
      <w:r w:rsidRPr="00742EA2">
        <w:rPr>
          <w:rFonts w:cstheme="minorHAnsi"/>
        </w:rPr>
        <w:t>Zakres prac obejmuje:</w:t>
      </w:r>
    </w:p>
    <w:p w:rsidR="0027054B" w:rsidRPr="00742EA2" w:rsidRDefault="0027054B" w:rsidP="00CD1E82">
      <w:pPr>
        <w:jc w:val="both"/>
        <w:rPr>
          <w:rFonts w:cstheme="minorHAnsi"/>
        </w:rPr>
      </w:pPr>
      <w:r w:rsidRPr="00742EA2">
        <w:rPr>
          <w:rFonts w:cstheme="minorHAnsi"/>
        </w:rPr>
        <w:t>1)</w:t>
      </w:r>
      <w:r w:rsidRPr="00742EA2">
        <w:rPr>
          <w:rFonts w:cstheme="minorHAnsi"/>
        </w:rPr>
        <w:tab/>
        <w:t xml:space="preserve">mechaniczne plantowanie urobku </w:t>
      </w:r>
      <w:r w:rsidR="00830CF8" w:rsidRPr="00742EA2">
        <w:rPr>
          <w:rFonts w:cstheme="minorHAnsi"/>
        </w:rPr>
        <w:t xml:space="preserve">uzyskanego </w:t>
      </w:r>
      <w:r w:rsidRPr="00742EA2">
        <w:rPr>
          <w:rFonts w:cstheme="minorHAnsi"/>
        </w:rPr>
        <w:t xml:space="preserve">z odmulanych rowów </w:t>
      </w:r>
      <w:r w:rsidR="00830CF8" w:rsidRPr="00742EA2">
        <w:rPr>
          <w:rFonts w:cstheme="minorHAnsi"/>
        </w:rPr>
        <w:t xml:space="preserve">wzdłuż górnej </w:t>
      </w:r>
      <w:r w:rsidRPr="00742EA2">
        <w:rPr>
          <w:rFonts w:cstheme="minorHAnsi"/>
        </w:rPr>
        <w:t>krawędzi</w:t>
      </w:r>
      <w:r w:rsidR="00830CF8" w:rsidRPr="00742EA2">
        <w:rPr>
          <w:rFonts w:cstheme="minorHAnsi"/>
        </w:rPr>
        <w:t xml:space="preserve"> skarpy rowu na wysokość nie większa niż 20 cm</w:t>
      </w:r>
      <w:r w:rsidRPr="00742EA2">
        <w:rPr>
          <w:rFonts w:cstheme="minorHAnsi"/>
        </w:rPr>
        <w:t xml:space="preserve"> </w:t>
      </w:r>
      <w:r w:rsidR="00830CF8" w:rsidRPr="00742EA2">
        <w:rPr>
          <w:rFonts w:cstheme="minorHAnsi"/>
        </w:rPr>
        <w:t xml:space="preserve">wraz z jego </w:t>
      </w:r>
      <w:r w:rsidR="00830CF8" w:rsidRPr="00742EA2">
        <w:t xml:space="preserve">ubiciem na poboczu lub na uszkodzonej skarpie </w:t>
      </w:r>
    </w:p>
    <w:p w:rsidR="0027054B" w:rsidRPr="00742EA2" w:rsidRDefault="0027054B" w:rsidP="00CD1E82">
      <w:pPr>
        <w:jc w:val="both"/>
        <w:rPr>
          <w:rFonts w:cstheme="minorHAnsi"/>
          <w:b/>
        </w:rPr>
      </w:pPr>
      <w:r w:rsidRPr="00742EA2">
        <w:rPr>
          <w:rFonts w:cstheme="minorHAnsi"/>
          <w:b/>
        </w:rPr>
        <w:t xml:space="preserve">WYKASZANIE SKARP – </w:t>
      </w:r>
    </w:p>
    <w:p w:rsidR="0027054B" w:rsidRPr="00742EA2" w:rsidRDefault="0027054B" w:rsidP="0027054B">
      <w:pPr>
        <w:jc w:val="both"/>
        <w:rPr>
          <w:rFonts w:cstheme="minorHAnsi"/>
        </w:rPr>
      </w:pPr>
      <w:r w:rsidRPr="00742EA2">
        <w:rPr>
          <w:rFonts w:cstheme="minorHAnsi"/>
        </w:rPr>
        <w:t>Zakres prac obejmuje:</w:t>
      </w:r>
    </w:p>
    <w:p w:rsidR="0027054B" w:rsidRPr="00830CF8" w:rsidRDefault="0027054B" w:rsidP="0027054B">
      <w:pPr>
        <w:jc w:val="both"/>
        <w:rPr>
          <w:rFonts w:cstheme="minorHAnsi"/>
        </w:rPr>
      </w:pPr>
      <w:r w:rsidRPr="00742EA2">
        <w:rPr>
          <w:rFonts w:cstheme="minorHAnsi"/>
        </w:rPr>
        <w:t>1)</w:t>
      </w:r>
      <w:r w:rsidRPr="00742EA2">
        <w:rPr>
          <w:rFonts w:cstheme="minorHAnsi"/>
        </w:rPr>
        <w:tab/>
        <w:t>ścinanie</w:t>
      </w:r>
      <w:r w:rsidR="00407BCF" w:rsidRPr="00742EA2">
        <w:rPr>
          <w:rFonts w:cstheme="minorHAnsi"/>
        </w:rPr>
        <w:t xml:space="preserve"> pasem o szerokości nie mniejszej niż 1 metr z każdej strony skarpy rowu występujących </w:t>
      </w:r>
      <w:r w:rsidRPr="00742EA2">
        <w:rPr>
          <w:rFonts w:cstheme="minorHAnsi"/>
        </w:rPr>
        <w:t xml:space="preserve">części nadziemnej roślinności zielnej (trawy, turzyce, sitowie, trzcina itp.) </w:t>
      </w:r>
      <w:r w:rsidR="00407BCF" w:rsidRPr="00742EA2">
        <w:rPr>
          <w:rFonts w:cstheme="minorHAnsi"/>
        </w:rPr>
        <w:t xml:space="preserve">oraz pojedynczych </w:t>
      </w:r>
      <w:proofErr w:type="spellStart"/>
      <w:r w:rsidR="00407BCF" w:rsidRPr="00742EA2">
        <w:rPr>
          <w:rFonts w:cstheme="minorHAnsi"/>
        </w:rPr>
        <w:t>zakrzaczeń</w:t>
      </w:r>
      <w:proofErr w:type="spellEnd"/>
      <w:r w:rsidR="00407BCF" w:rsidRPr="00742EA2">
        <w:rPr>
          <w:rFonts w:cstheme="minorHAnsi"/>
        </w:rPr>
        <w:t xml:space="preserve"> </w:t>
      </w:r>
      <w:r w:rsidRPr="00742EA2">
        <w:rPr>
          <w:rFonts w:cstheme="minorHAnsi"/>
        </w:rPr>
        <w:t xml:space="preserve">za pomocą urządzeń wyposażonych w ostrza tnące lub elementy tnąco-rozdrabniające do wysokości nie wyższej niż 10 cm nad poziom gruntu wraz z usunięciem </w:t>
      </w:r>
      <w:r w:rsidR="00407BCF" w:rsidRPr="00742EA2">
        <w:rPr>
          <w:rFonts w:cstheme="minorHAnsi"/>
        </w:rPr>
        <w:t xml:space="preserve">pokosu </w:t>
      </w:r>
      <w:r w:rsidRPr="00742EA2">
        <w:rPr>
          <w:rFonts w:cstheme="minorHAnsi"/>
        </w:rPr>
        <w:t>poza obszar objęty wykaszaniem</w:t>
      </w:r>
      <w:r w:rsidR="00407BCF" w:rsidRPr="00742EA2">
        <w:rPr>
          <w:rFonts w:cstheme="minorHAnsi"/>
        </w:rPr>
        <w:t xml:space="preserve"> lub jego rozdrobnieniem na elementy poniżej 5 cm</w:t>
      </w:r>
    </w:p>
    <w:sectPr w:rsidR="0027054B" w:rsidRPr="00830C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9E8" w:rsidRDefault="00D279E8" w:rsidP="005727CA">
      <w:pPr>
        <w:spacing w:after="0" w:line="240" w:lineRule="auto"/>
      </w:pPr>
      <w:r>
        <w:separator/>
      </w:r>
    </w:p>
  </w:endnote>
  <w:endnote w:type="continuationSeparator" w:id="0">
    <w:p w:rsidR="00D279E8" w:rsidRDefault="00D279E8" w:rsidP="0057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C7" w:rsidRDefault="006419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423229170"/>
      <w:docPartObj>
        <w:docPartGallery w:val="Page Numbers (Bottom of Page)"/>
        <w:docPartUnique/>
      </w:docPartObj>
    </w:sdtPr>
    <w:sdtEndPr/>
    <w:sdtContent>
      <w:p w:rsidR="005727CA" w:rsidRDefault="005727C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623044" w:rsidRPr="00623044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727CA" w:rsidRDefault="00623044">
    <w:pPr>
      <w:pStyle w:val="Stopka"/>
    </w:pPr>
    <w:ins w:id="0" w:author="Dariusz Rygusiński (Nadleśnictwo Drawsko)" w:date="2021-11-02T10:58:00Z">
      <w:r>
        <w:rPr>
          <w:noProof/>
          <w:lang w:eastAsia="pl-PL"/>
        </w:rPr>
        <w:drawing>
          <wp:inline distT="0" distB="0" distL="0" distR="0" wp14:anchorId="414906C4" wp14:editId="61381BC0">
            <wp:extent cx="5610860" cy="928370"/>
            <wp:effectExtent l="0" t="0" r="889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C7" w:rsidRDefault="006419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9E8" w:rsidRDefault="00D279E8" w:rsidP="005727CA">
      <w:pPr>
        <w:spacing w:after="0" w:line="240" w:lineRule="auto"/>
      </w:pPr>
      <w:r>
        <w:separator/>
      </w:r>
    </w:p>
  </w:footnote>
  <w:footnote w:type="continuationSeparator" w:id="0">
    <w:p w:rsidR="00D279E8" w:rsidRDefault="00D279E8" w:rsidP="00572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C7" w:rsidRDefault="006419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C7" w:rsidRDefault="006419C7">
    <w:pPr>
      <w:pStyle w:val="Nagwek"/>
    </w:pPr>
    <w:r>
      <w:rPr>
        <w:noProof/>
        <w:lang w:eastAsia="pl-PL"/>
      </w:rPr>
      <w:drawing>
        <wp:inline distT="0" distB="0" distL="0" distR="0">
          <wp:extent cx="5760720" cy="7076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C7" w:rsidRDefault="006419C7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iusz Rygusiński (Nadleśnictwo Drawsko)">
    <w15:presenceInfo w15:providerId="AD" w15:userId="S-1-5-21-1258824510-3303949563-3469234235-200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C56"/>
    <w:rsid w:val="0000010D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1CA0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06B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2BB8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054B"/>
    <w:rsid w:val="00271783"/>
    <w:rsid w:val="002720DA"/>
    <w:rsid w:val="00275D69"/>
    <w:rsid w:val="0028144F"/>
    <w:rsid w:val="00283678"/>
    <w:rsid w:val="00283D77"/>
    <w:rsid w:val="00283EAA"/>
    <w:rsid w:val="002879B3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15BA"/>
    <w:rsid w:val="002B2943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07D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5BAC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6117"/>
    <w:rsid w:val="00337F26"/>
    <w:rsid w:val="00344121"/>
    <w:rsid w:val="0034451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3240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41FF"/>
    <w:rsid w:val="003A449D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1535"/>
    <w:rsid w:val="004028A8"/>
    <w:rsid w:val="0040469D"/>
    <w:rsid w:val="00407BCF"/>
    <w:rsid w:val="00407EDA"/>
    <w:rsid w:val="00411298"/>
    <w:rsid w:val="0041545D"/>
    <w:rsid w:val="004154B8"/>
    <w:rsid w:val="00415C48"/>
    <w:rsid w:val="004168AE"/>
    <w:rsid w:val="00420DA7"/>
    <w:rsid w:val="00421EB8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685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0A94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61AF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1E3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027B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3E67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1579"/>
    <w:rsid w:val="005634C8"/>
    <w:rsid w:val="0056533D"/>
    <w:rsid w:val="00566C45"/>
    <w:rsid w:val="00567269"/>
    <w:rsid w:val="0056753C"/>
    <w:rsid w:val="0056766F"/>
    <w:rsid w:val="005678D3"/>
    <w:rsid w:val="00567C0A"/>
    <w:rsid w:val="005727CA"/>
    <w:rsid w:val="00574232"/>
    <w:rsid w:val="00574DA9"/>
    <w:rsid w:val="00577C02"/>
    <w:rsid w:val="00580726"/>
    <w:rsid w:val="005808B5"/>
    <w:rsid w:val="00580F4F"/>
    <w:rsid w:val="00582210"/>
    <w:rsid w:val="00583348"/>
    <w:rsid w:val="00585137"/>
    <w:rsid w:val="0058749E"/>
    <w:rsid w:val="00587D61"/>
    <w:rsid w:val="00591052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0F4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0AB0"/>
    <w:rsid w:val="00613B28"/>
    <w:rsid w:val="00615217"/>
    <w:rsid w:val="00616706"/>
    <w:rsid w:val="0061687D"/>
    <w:rsid w:val="00617866"/>
    <w:rsid w:val="00621AB6"/>
    <w:rsid w:val="00623044"/>
    <w:rsid w:val="006234FC"/>
    <w:rsid w:val="00623776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298"/>
    <w:rsid w:val="006419C7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2983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D5C56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2EA2"/>
    <w:rsid w:val="00743198"/>
    <w:rsid w:val="00743C4E"/>
    <w:rsid w:val="00747FEF"/>
    <w:rsid w:val="00750825"/>
    <w:rsid w:val="00751035"/>
    <w:rsid w:val="0075184D"/>
    <w:rsid w:val="00752657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87BF0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81F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0CF8"/>
    <w:rsid w:val="008310B3"/>
    <w:rsid w:val="0083282B"/>
    <w:rsid w:val="008328D5"/>
    <w:rsid w:val="008332DC"/>
    <w:rsid w:val="00833DFB"/>
    <w:rsid w:val="008346D6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5FA9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F91"/>
    <w:rsid w:val="008D5095"/>
    <w:rsid w:val="008D517D"/>
    <w:rsid w:val="008D575E"/>
    <w:rsid w:val="008D5B10"/>
    <w:rsid w:val="008D63FC"/>
    <w:rsid w:val="008E0190"/>
    <w:rsid w:val="008E083E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0B66"/>
    <w:rsid w:val="009344BE"/>
    <w:rsid w:val="00936D4D"/>
    <w:rsid w:val="009376F3"/>
    <w:rsid w:val="00937F0D"/>
    <w:rsid w:val="00940FB0"/>
    <w:rsid w:val="00941951"/>
    <w:rsid w:val="00941B3D"/>
    <w:rsid w:val="00942B4B"/>
    <w:rsid w:val="009440AD"/>
    <w:rsid w:val="009445E9"/>
    <w:rsid w:val="009450C2"/>
    <w:rsid w:val="00945D73"/>
    <w:rsid w:val="00945F46"/>
    <w:rsid w:val="00947BC4"/>
    <w:rsid w:val="00951F54"/>
    <w:rsid w:val="00952ED7"/>
    <w:rsid w:val="00953920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7F5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B5E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EE"/>
    <w:rsid w:val="00A103A1"/>
    <w:rsid w:val="00A126D5"/>
    <w:rsid w:val="00A132A4"/>
    <w:rsid w:val="00A16120"/>
    <w:rsid w:val="00A163C6"/>
    <w:rsid w:val="00A16898"/>
    <w:rsid w:val="00A22029"/>
    <w:rsid w:val="00A27174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6F84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5F"/>
    <w:rsid w:val="00AE3992"/>
    <w:rsid w:val="00AE448F"/>
    <w:rsid w:val="00AE45A3"/>
    <w:rsid w:val="00AE6411"/>
    <w:rsid w:val="00AE77EE"/>
    <w:rsid w:val="00AF07CD"/>
    <w:rsid w:val="00AF274B"/>
    <w:rsid w:val="00AF2C61"/>
    <w:rsid w:val="00AF3E0C"/>
    <w:rsid w:val="00AF469F"/>
    <w:rsid w:val="00AF4A6C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369F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37C30"/>
    <w:rsid w:val="00C45141"/>
    <w:rsid w:val="00C475F4"/>
    <w:rsid w:val="00C477DA"/>
    <w:rsid w:val="00C51B09"/>
    <w:rsid w:val="00C557BD"/>
    <w:rsid w:val="00C559D3"/>
    <w:rsid w:val="00C61A0A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0CAE"/>
    <w:rsid w:val="00CA4D90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276"/>
    <w:rsid w:val="00CC561A"/>
    <w:rsid w:val="00CC7789"/>
    <w:rsid w:val="00CD1E82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28E8"/>
    <w:rsid w:val="00CE7B1B"/>
    <w:rsid w:val="00CF1345"/>
    <w:rsid w:val="00CF16D2"/>
    <w:rsid w:val="00CF3008"/>
    <w:rsid w:val="00CF51BC"/>
    <w:rsid w:val="00CF5482"/>
    <w:rsid w:val="00CF5561"/>
    <w:rsid w:val="00D01004"/>
    <w:rsid w:val="00D0270B"/>
    <w:rsid w:val="00D03175"/>
    <w:rsid w:val="00D046B8"/>
    <w:rsid w:val="00D04FDC"/>
    <w:rsid w:val="00D05B15"/>
    <w:rsid w:val="00D06FEE"/>
    <w:rsid w:val="00D1198D"/>
    <w:rsid w:val="00D11CE3"/>
    <w:rsid w:val="00D12BD6"/>
    <w:rsid w:val="00D13185"/>
    <w:rsid w:val="00D13204"/>
    <w:rsid w:val="00D15D4A"/>
    <w:rsid w:val="00D17C61"/>
    <w:rsid w:val="00D17F04"/>
    <w:rsid w:val="00D22142"/>
    <w:rsid w:val="00D279E8"/>
    <w:rsid w:val="00D301AE"/>
    <w:rsid w:val="00D3100A"/>
    <w:rsid w:val="00D32048"/>
    <w:rsid w:val="00D32E7F"/>
    <w:rsid w:val="00D33887"/>
    <w:rsid w:val="00D345E3"/>
    <w:rsid w:val="00D36F7D"/>
    <w:rsid w:val="00D4083F"/>
    <w:rsid w:val="00D5062C"/>
    <w:rsid w:val="00D514A9"/>
    <w:rsid w:val="00D53CFF"/>
    <w:rsid w:val="00D55765"/>
    <w:rsid w:val="00D56DE9"/>
    <w:rsid w:val="00D57C01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1CD3"/>
    <w:rsid w:val="00DD46C5"/>
    <w:rsid w:val="00DD7F85"/>
    <w:rsid w:val="00DE40A4"/>
    <w:rsid w:val="00DF35A5"/>
    <w:rsid w:val="00DF3EA1"/>
    <w:rsid w:val="00DF4492"/>
    <w:rsid w:val="00DF6AE9"/>
    <w:rsid w:val="00E00A43"/>
    <w:rsid w:val="00E0141D"/>
    <w:rsid w:val="00E03AAF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0EC2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187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1F84"/>
    <w:rsid w:val="00ED45C0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6E9C"/>
    <w:rsid w:val="00F275A4"/>
    <w:rsid w:val="00F27F3D"/>
    <w:rsid w:val="00F31925"/>
    <w:rsid w:val="00F32831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8A7"/>
    <w:rsid w:val="00FE2C0D"/>
    <w:rsid w:val="00FE4A18"/>
    <w:rsid w:val="00FE530B"/>
    <w:rsid w:val="00FE5C8A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9432F3-647A-41E2-A56C-8251A235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7CA"/>
  </w:style>
  <w:style w:type="paragraph" w:styleId="Stopka">
    <w:name w:val="footer"/>
    <w:basedOn w:val="Normalny"/>
    <w:link w:val="StopkaZnak"/>
    <w:uiPriority w:val="99"/>
    <w:unhideWhenUsed/>
    <w:rsid w:val="0057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7CA"/>
  </w:style>
  <w:style w:type="paragraph" w:styleId="Tekstdymka">
    <w:name w:val="Balloon Text"/>
    <w:basedOn w:val="Normalny"/>
    <w:link w:val="TekstdymkaZnak"/>
    <w:uiPriority w:val="99"/>
    <w:semiHidden/>
    <w:unhideWhenUsed/>
    <w:rsid w:val="00591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8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Dariusz Rygusiński (Nadleśnictwo Drawsko)</cp:lastModifiedBy>
  <cp:revision>51</cp:revision>
  <cp:lastPrinted>2020-08-21T05:47:00Z</cp:lastPrinted>
  <dcterms:created xsi:type="dcterms:W3CDTF">2018-02-09T11:27:00Z</dcterms:created>
  <dcterms:modified xsi:type="dcterms:W3CDTF">2021-11-04T11:01:00Z</dcterms:modified>
</cp:coreProperties>
</file>